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7A" w:rsidRPr="00455D7A" w:rsidRDefault="00DC58AE">
      <w:pPr>
        <w:jc w:val="center"/>
        <w:rPr>
          <w:ins w:id="0" w:author="Matt Misuraca" w:date="2011-11-08T13:34:00Z"/>
          <w:b/>
          <w:rPrChange w:id="1" w:author="Matt Misuraca" w:date="2011-11-08T13:34:00Z">
            <w:rPr>
              <w:ins w:id="2" w:author="Matt Misuraca" w:date="2011-11-08T13:34:00Z"/>
            </w:rPr>
          </w:rPrChange>
        </w:rPr>
        <w:pPrChange w:id="3" w:author="Matt Misuraca" w:date="2011-11-08T13:34:00Z">
          <w:pPr/>
        </w:pPrChange>
      </w:pPr>
      <w:r w:rsidRPr="00455D7A">
        <w:rPr>
          <w:b/>
          <w:rPrChange w:id="4" w:author="Matt Misuraca" w:date="2011-11-08T13:34:00Z">
            <w:rPr/>
          </w:rPrChange>
        </w:rPr>
        <w:t>Intro Story for the Electromagnetic Spectrum</w:t>
      </w:r>
    </w:p>
    <w:p w:rsidR="00CE1ADE" w:rsidRPr="00455D7A" w:rsidRDefault="00DC58AE">
      <w:pPr>
        <w:rPr>
          <w:i/>
          <w:rPrChange w:id="5" w:author="Matt Misuraca" w:date="2011-11-08T13:34:00Z">
            <w:rPr/>
          </w:rPrChange>
        </w:rPr>
      </w:pPr>
      <w:del w:id="6" w:author="Matt Misuraca" w:date="2011-11-08T13:34:00Z">
        <w:r w:rsidRPr="00455D7A" w:rsidDel="00455D7A">
          <w:rPr>
            <w:i/>
            <w:rPrChange w:id="7" w:author="Matt Misuraca" w:date="2011-11-08T13:34:00Z">
              <w:rPr/>
            </w:rPrChange>
          </w:rPr>
          <w:delText xml:space="preserve">: </w:delText>
        </w:r>
      </w:del>
      <w:r w:rsidRPr="00455D7A">
        <w:rPr>
          <w:i/>
          <w:rPrChange w:id="8" w:author="Matt Misuraca" w:date="2011-11-08T13:34:00Z">
            <w:rPr/>
          </w:rPrChange>
        </w:rPr>
        <w:t xml:space="preserve"> This is an enrolling activity that will get students to have fun with the different types of waves in the spectrum.  If possible try to make this story just a dream and allow them to have fun without the knowledge they are learning about the electromagnetic spectrum.  After the </w:t>
      </w:r>
      <w:ins w:id="9" w:author="Marty" w:date="2012-03-28T11:12:00Z">
        <w:r w:rsidR="00DC7A90">
          <w:rPr>
            <w:i/>
          </w:rPr>
          <w:t>Model System</w:t>
        </w:r>
      </w:ins>
      <w:del w:id="10" w:author="Marty" w:date="2012-03-28T11:11:00Z">
        <w:r w:rsidRPr="00455D7A" w:rsidDel="00DC7A90">
          <w:rPr>
            <w:i/>
            <w:rPrChange w:id="11" w:author="Matt Misuraca" w:date="2011-11-08T13:34:00Z">
              <w:rPr/>
            </w:rPrChange>
          </w:rPr>
          <w:delText>exploration</w:delText>
        </w:r>
      </w:del>
      <w:r w:rsidRPr="00455D7A">
        <w:rPr>
          <w:i/>
          <w:rPrChange w:id="12" w:author="Matt Misuraca" w:date="2011-11-08T13:34:00Z">
            <w:rPr/>
          </w:rPrChange>
        </w:rPr>
        <w:t xml:space="preserve"> </w:t>
      </w:r>
      <w:bookmarkStart w:id="13" w:name="_GoBack"/>
      <w:bookmarkEnd w:id="13"/>
      <w:r w:rsidRPr="00455D7A">
        <w:rPr>
          <w:i/>
          <w:rPrChange w:id="14" w:author="Matt Misuraca" w:date="2011-11-08T13:34:00Z">
            <w:rPr/>
          </w:rPrChange>
        </w:rPr>
        <w:t>activity we can then go back and use this story to label the waves in order of their energy level.  During this story there will be call backs and body motions.</w:t>
      </w:r>
    </w:p>
    <w:p w:rsidR="00C57035" w:rsidRDefault="00DC58AE">
      <w:r>
        <w:t>Story:  Hello kids.  Last night I had this crazy</w:t>
      </w:r>
      <w:ins w:id="15" w:author="Matt Misuraca" w:date="2011-11-08T13:33:00Z">
        <w:r w:rsidR="00455D7A">
          <w:t>,</w:t>
        </w:r>
      </w:ins>
      <w:r>
        <w:t xml:space="preserve"> crazy dream and it had all of you in it.  Do you want to hear about it? </w:t>
      </w:r>
      <w:r w:rsidRPr="00455D7A">
        <w:rPr>
          <w:i/>
          <w:rPrChange w:id="16" w:author="Matt Misuraca" w:date="2011-11-08T13:33:00Z">
            <w:rPr/>
          </w:rPrChange>
        </w:rPr>
        <w:t xml:space="preserve">(Hopefully their answer is yes)  </w:t>
      </w:r>
      <w:r>
        <w:t>It all started out with me entering a 7 mile race.  Yeah that’s crazy right!  When I got there</w:t>
      </w:r>
      <w:ins w:id="17" w:author="Matt Misuraca" w:date="2011-11-08T13:34:00Z">
        <w:r w:rsidR="00455D7A">
          <w:t>, there</w:t>
        </w:r>
      </w:ins>
      <w:r>
        <w:t xml:space="preserve"> was an ambulance.  On the side it had the letters EMS.  What did it have on the side? </w:t>
      </w:r>
      <w:r w:rsidRPr="008D12BC">
        <w:rPr>
          <w:i/>
          <w:rPrChange w:id="18" w:author="Matt Misuraca" w:date="2011-11-08T13:35:00Z">
            <w:rPr/>
          </w:rPrChange>
        </w:rPr>
        <w:t>(</w:t>
      </w:r>
      <w:proofErr w:type="gramStart"/>
      <w:r w:rsidRPr="008D12BC">
        <w:rPr>
          <w:i/>
          <w:rPrChange w:id="19" w:author="Matt Misuraca" w:date="2011-11-08T13:35:00Z">
            <w:rPr/>
          </w:rPrChange>
        </w:rPr>
        <w:t>elicit</w:t>
      </w:r>
      <w:proofErr w:type="gramEnd"/>
      <w:r w:rsidRPr="008D12BC">
        <w:rPr>
          <w:i/>
          <w:rPrChange w:id="20" w:author="Matt Misuraca" w:date="2011-11-08T13:35:00Z">
            <w:rPr/>
          </w:rPrChange>
        </w:rPr>
        <w:t xml:space="preserve"> EMS)</w:t>
      </w:r>
      <w:r>
        <w:t xml:space="preserve">  Then this </w:t>
      </w:r>
      <w:proofErr w:type="gramStart"/>
      <w:r>
        <w:t>girl</w:t>
      </w:r>
      <w:ins w:id="21" w:author="Marty" w:date="2012-02-22T20:59:00Z">
        <w:r w:rsidR="00F969D7">
          <w:t>(</w:t>
        </w:r>
        <w:proofErr w:type="gramEnd"/>
        <w:r w:rsidR="00F969D7">
          <w:t>may use a student name)</w:t>
        </w:r>
      </w:ins>
      <w:r>
        <w:t xml:space="preserve"> comes up to me and says</w:t>
      </w:r>
      <w:ins w:id="22" w:author="Matt Misuraca" w:date="2011-11-08T13:35:00Z">
        <w:r w:rsidR="008D12BC">
          <w:t>,</w:t>
        </w:r>
      </w:ins>
      <w:r>
        <w:t xml:space="preserve"> </w:t>
      </w:r>
      <w:ins w:id="23" w:author="Matt Misuraca" w:date="2011-11-08T13:35:00Z">
        <w:r w:rsidR="008D12BC">
          <w:t>“</w:t>
        </w:r>
      </w:ins>
      <w:r>
        <w:t>do you want special powers to help you in this race?</w:t>
      </w:r>
      <w:ins w:id="24" w:author="Matt Misuraca" w:date="2011-11-08T13:35:00Z">
        <w:r w:rsidR="008D12BC">
          <w:t>”</w:t>
        </w:r>
      </w:ins>
      <w:r>
        <w:t xml:space="preserve">  I said</w:t>
      </w:r>
      <w:ins w:id="25" w:author="Matt Misuraca" w:date="2011-11-08T13:35:00Z">
        <w:r w:rsidR="008D12BC">
          <w:t>,</w:t>
        </w:r>
      </w:ins>
      <w:r>
        <w:t xml:space="preserve"> </w:t>
      </w:r>
      <w:ins w:id="26" w:author="Matt Misuraca" w:date="2011-11-08T13:35:00Z">
        <w:r w:rsidR="008D12BC">
          <w:t>“</w:t>
        </w:r>
      </w:ins>
      <w:proofErr w:type="gramStart"/>
      <w:r>
        <w:t>sure</w:t>
      </w:r>
      <w:proofErr w:type="gramEnd"/>
      <w:ins w:id="27" w:author="Matt Misuraca" w:date="2011-11-08T13:35:00Z">
        <w:r w:rsidR="008D12BC">
          <w:t>!</w:t>
        </w:r>
      </w:ins>
      <w:del w:id="28" w:author="Matt Misuraca" w:date="2011-11-08T13:35:00Z">
        <w:r w:rsidDel="008D12BC">
          <w:delText>.</w:delText>
        </w:r>
      </w:del>
      <w:ins w:id="29" w:author="Matt Misuraca" w:date="2011-11-08T13:35:00Z">
        <w:r w:rsidR="008D12BC">
          <w:t>”</w:t>
        </w:r>
      </w:ins>
      <w:r>
        <w:t xml:space="preserve">  Then</w:t>
      </w:r>
      <w:ins w:id="30" w:author="Matt Misuraca" w:date="2011-11-08T13:35:00Z">
        <w:r w:rsidR="008D12BC">
          <w:t>,</w:t>
        </w:r>
      </w:ins>
      <w:r>
        <w:t xml:space="preserve"> she handed me two bracelets. </w:t>
      </w:r>
      <w:r w:rsidR="00C57035">
        <w:t xml:space="preserve">One was a magnetic bracelet.  Everybody look and say </w:t>
      </w:r>
      <w:proofErr w:type="spellStart"/>
      <w:r w:rsidR="00C57035">
        <w:t>ooohhh</w:t>
      </w:r>
      <w:proofErr w:type="spellEnd"/>
      <w:r w:rsidR="00C57035">
        <w:t xml:space="preserve">.  The other was an electric bracelet!  Everybody say </w:t>
      </w:r>
      <w:proofErr w:type="spellStart"/>
      <w:r w:rsidR="00C57035">
        <w:t>ahhhhhhh</w:t>
      </w:r>
      <w:proofErr w:type="spellEnd"/>
      <w:r w:rsidR="00C57035">
        <w:t xml:space="preserve">!  So I put them on like this.  What type of bracelet is this?  </w:t>
      </w:r>
      <w:r w:rsidR="00C57035" w:rsidRPr="008D12BC">
        <w:rPr>
          <w:i/>
          <w:rPrChange w:id="31" w:author="Matt Misuraca" w:date="2011-11-08T13:35:00Z">
            <w:rPr/>
          </w:rPrChange>
        </w:rPr>
        <w:t>(</w:t>
      </w:r>
      <w:proofErr w:type="gramStart"/>
      <w:r w:rsidR="00C57035" w:rsidRPr="008D12BC">
        <w:rPr>
          <w:i/>
          <w:rPrChange w:id="32" w:author="Matt Misuraca" w:date="2011-11-08T13:35:00Z">
            <w:rPr/>
          </w:rPrChange>
        </w:rPr>
        <w:t>elicit</w:t>
      </w:r>
      <w:proofErr w:type="gramEnd"/>
      <w:r w:rsidR="00C57035" w:rsidRPr="008D12BC">
        <w:rPr>
          <w:i/>
          <w:rPrChange w:id="33" w:author="Matt Misuraca" w:date="2011-11-08T13:35:00Z">
            <w:rPr/>
          </w:rPrChange>
        </w:rPr>
        <w:t xml:space="preserve"> </w:t>
      </w:r>
      <w:ins w:id="34" w:author="Matt Misuraca" w:date="2011-11-08T13:36:00Z">
        <w:r w:rsidR="008D12BC">
          <w:rPr>
            <w:i/>
          </w:rPr>
          <w:t>“</w:t>
        </w:r>
      </w:ins>
      <w:r w:rsidR="00C57035" w:rsidRPr="008D12BC">
        <w:rPr>
          <w:i/>
          <w:rPrChange w:id="35" w:author="Matt Misuraca" w:date="2011-11-08T13:35:00Z">
            <w:rPr/>
          </w:rPrChange>
        </w:rPr>
        <w:t>electric</w:t>
      </w:r>
      <w:ins w:id="36" w:author="Matt Misuraca" w:date="2011-11-08T13:36:00Z">
        <w:r w:rsidR="008D12BC">
          <w:rPr>
            <w:i/>
          </w:rPr>
          <w:t>”</w:t>
        </w:r>
      </w:ins>
      <w:r w:rsidR="00C57035" w:rsidRPr="008D12BC">
        <w:rPr>
          <w:i/>
          <w:rPrChange w:id="37" w:author="Matt Misuraca" w:date="2011-11-08T13:35:00Z">
            <w:rPr/>
          </w:rPrChange>
        </w:rPr>
        <w:t>)</w:t>
      </w:r>
      <w:r w:rsidR="00C57035">
        <w:t xml:space="preserve"> and what type of bracelet is this?  </w:t>
      </w:r>
      <w:r w:rsidR="00C57035" w:rsidRPr="008D12BC">
        <w:rPr>
          <w:i/>
          <w:rPrChange w:id="38" w:author="Matt Misuraca" w:date="2011-11-08T13:36:00Z">
            <w:rPr/>
          </w:rPrChange>
        </w:rPr>
        <w:t>(</w:t>
      </w:r>
      <w:proofErr w:type="gramStart"/>
      <w:r w:rsidR="00C57035" w:rsidRPr="008D12BC">
        <w:rPr>
          <w:i/>
          <w:rPrChange w:id="39" w:author="Matt Misuraca" w:date="2011-11-08T13:36:00Z">
            <w:rPr/>
          </w:rPrChange>
        </w:rPr>
        <w:t>elicit</w:t>
      </w:r>
      <w:proofErr w:type="gramEnd"/>
      <w:r w:rsidR="00C57035" w:rsidRPr="008D12BC">
        <w:rPr>
          <w:i/>
          <w:rPrChange w:id="40" w:author="Matt Misuraca" w:date="2011-11-08T13:36:00Z">
            <w:rPr/>
          </w:rPrChange>
        </w:rPr>
        <w:t xml:space="preserve"> </w:t>
      </w:r>
      <w:ins w:id="41" w:author="Matt Misuraca" w:date="2011-11-08T13:36:00Z">
        <w:r w:rsidR="008D12BC">
          <w:rPr>
            <w:i/>
          </w:rPr>
          <w:t>“</w:t>
        </w:r>
      </w:ins>
      <w:r w:rsidR="00C57035" w:rsidRPr="008D12BC">
        <w:rPr>
          <w:i/>
          <w:rPrChange w:id="42" w:author="Matt Misuraca" w:date="2011-11-08T13:36:00Z">
            <w:rPr/>
          </w:rPrChange>
        </w:rPr>
        <w:t>magnetic</w:t>
      </w:r>
      <w:ins w:id="43" w:author="Matt Misuraca" w:date="2011-11-08T13:36:00Z">
        <w:r w:rsidR="008D12BC">
          <w:rPr>
            <w:i/>
          </w:rPr>
          <w:t>”</w:t>
        </w:r>
      </w:ins>
      <w:r w:rsidR="00C57035" w:rsidRPr="008D12BC">
        <w:rPr>
          <w:i/>
          <w:rPrChange w:id="44" w:author="Matt Misuraca" w:date="2011-11-08T13:36:00Z">
            <w:rPr/>
          </w:rPrChange>
        </w:rPr>
        <w:t>).</w:t>
      </w:r>
      <w:r w:rsidR="00C57035">
        <w:t xml:space="preserve">  So I put the bracelets on and nothing happened! </w:t>
      </w:r>
      <w:r w:rsidR="00C57035" w:rsidRPr="008D12BC">
        <w:rPr>
          <w:i/>
          <w:rPrChange w:id="45" w:author="Matt Misuraca" w:date="2011-11-08T13:36:00Z">
            <w:rPr/>
          </w:rPrChange>
        </w:rPr>
        <w:t>(</w:t>
      </w:r>
      <w:proofErr w:type="gramStart"/>
      <w:r w:rsidR="00C57035" w:rsidRPr="008D12BC">
        <w:rPr>
          <w:i/>
          <w:rPrChange w:id="46" w:author="Matt Misuraca" w:date="2011-11-08T13:36:00Z">
            <w:rPr/>
          </w:rPrChange>
        </w:rPr>
        <w:t>look</w:t>
      </w:r>
      <w:proofErr w:type="gramEnd"/>
      <w:r w:rsidR="00C57035" w:rsidRPr="008D12BC">
        <w:rPr>
          <w:i/>
          <w:rPrChange w:id="47" w:author="Matt Misuraca" w:date="2011-11-08T13:36:00Z">
            <w:rPr/>
          </w:rPrChange>
        </w:rPr>
        <w:t xml:space="preserve"> confused)</w:t>
      </w:r>
      <w:r w:rsidR="00C57035">
        <w:t xml:space="preserve">  </w:t>
      </w:r>
      <w:proofErr w:type="gramStart"/>
      <w:r w:rsidR="00C57035">
        <w:t>So I looked over at this girl and I said what so special about these?</w:t>
      </w:r>
      <w:proofErr w:type="gramEnd"/>
      <w:r w:rsidR="00C57035">
        <w:t xml:space="preserve">  She said you have to move your electric bracelet like this </w:t>
      </w:r>
      <w:r w:rsidR="00C57035" w:rsidRPr="00022E2A">
        <w:rPr>
          <w:i/>
          <w:rPrChange w:id="48" w:author="Matt Misuraca" w:date="2011-11-08T13:36:00Z">
            <w:rPr/>
          </w:rPrChange>
        </w:rPr>
        <w:t>(up and down)</w:t>
      </w:r>
      <w:r w:rsidR="00C57035">
        <w:t xml:space="preserve"> and your magnetic bracelet like this </w:t>
      </w:r>
      <w:r w:rsidR="00C57035" w:rsidRPr="00022E2A">
        <w:rPr>
          <w:i/>
          <w:rPrChange w:id="49" w:author="Matt Misuraca" w:date="2011-11-08T13:36:00Z">
            <w:rPr/>
          </w:rPrChange>
        </w:rPr>
        <w:t>(left to right)</w:t>
      </w:r>
      <w:r w:rsidR="00761FE0">
        <w:t xml:space="preserve"> making really long ruffles</w:t>
      </w:r>
      <w:r w:rsidR="00C57035">
        <w:t xml:space="preserve">. </w:t>
      </w:r>
      <w:ins w:id="50" w:author="Marty" w:date="2012-02-22T21:00:00Z">
        <w:r w:rsidR="00F969D7">
          <w:t xml:space="preserve"> (Do these motions and get the kids to do them with you.) </w:t>
        </w:r>
      </w:ins>
      <w:r w:rsidR="00C57035">
        <w:t xml:space="preserve"> So I did and guess what happened</w:t>
      </w:r>
      <w:ins w:id="51" w:author="Matt Misuraca" w:date="2011-11-08T13:36:00Z">
        <w:r w:rsidR="00022E2A">
          <w:t>?</w:t>
        </w:r>
      </w:ins>
      <w:del w:id="52" w:author="Matt Misuraca" w:date="2011-11-08T13:36:00Z">
        <w:r w:rsidR="00C57035" w:rsidDel="00022E2A">
          <w:delText>.</w:delText>
        </w:r>
      </w:del>
    </w:p>
    <w:p w:rsidR="00C57035" w:rsidRDefault="00C57035">
      <w:r>
        <w:t>I started floating.  Then I heard</w:t>
      </w:r>
      <w:ins w:id="53" w:author="Matt Misuraca" w:date="2011-11-08T13:37:00Z">
        <w:r w:rsidR="00022E2A">
          <w:t>, “</w:t>
        </w:r>
      </w:ins>
      <w:del w:id="54" w:author="Matt Misuraca" w:date="2011-11-08T13:37:00Z">
        <w:r w:rsidDel="00022E2A">
          <w:delText xml:space="preserve"> </w:delText>
        </w:r>
      </w:del>
      <w:r>
        <w:t>on your mark</w:t>
      </w:r>
      <w:ins w:id="55" w:author="Matt Misuraca" w:date="2011-11-08T13:37:00Z">
        <w:r w:rsidR="00022E2A">
          <w:t>,</w:t>
        </w:r>
      </w:ins>
      <w:r>
        <w:t xml:space="preserve"> get set</w:t>
      </w:r>
      <w:ins w:id="56" w:author="Matt Misuraca" w:date="2011-11-08T13:37:00Z">
        <w:r w:rsidR="00022E2A">
          <w:t>,</w:t>
        </w:r>
      </w:ins>
      <w:r>
        <w:t xml:space="preserve"> go!</w:t>
      </w:r>
      <w:ins w:id="57" w:author="Matt Misuraca" w:date="2011-11-08T13:37:00Z">
        <w:r w:rsidR="00022E2A">
          <w:t>”</w:t>
        </w:r>
      </w:ins>
      <w:r>
        <w:t xml:space="preserve">  I</w:t>
      </w:r>
      <w:r w:rsidR="00761FE0">
        <w:t xml:space="preserve"> started to move at the speed of light</w:t>
      </w:r>
      <w:r>
        <w:t xml:space="preserve">.  I was moving my </w:t>
      </w:r>
      <w:r w:rsidR="00761FE0">
        <w:t>hands and zoom I was gone</w:t>
      </w:r>
      <w:r>
        <w:t xml:space="preserve">. </w:t>
      </w:r>
      <w:r w:rsidR="00761FE0">
        <w:t xml:space="preserve"> I was moving my hands and arms really long</w:t>
      </w:r>
      <w:r>
        <w:t xml:space="preserve"> and all I could hear was this blaring radio.  What did I hear blaring? </w:t>
      </w:r>
      <w:r w:rsidRPr="00772D1D">
        <w:rPr>
          <w:i/>
          <w:rPrChange w:id="58" w:author="Matt Misuraca" w:date="2011-11-08T13:37:00Z">
            <w:rPr/>
          </w:rPrChange>
        </w:rPr>
        <w:t>(</w:t>
      </w:r>
      <w:proofErr w:type="gramStart"/>
      <w:r w:rsidRPr="00772D1D">
        <w:rPr>
          <w:i/>
          <w:rPrChange w:id="59" w:author="Matt Misuraca" w:date="2011-11-08T13:37:00Z">
            <w:rPr/>
          </w:rPrChange>
        </w:rPr>
        <w:t>elicit</w:t>
      </w:r>
      <w:proofErr w:type="gramEnd"/>
      <w:r w:rsidRPr="00772D1D">
        <w:rPr>
          <w:i/>
          <w:rPrChange w:id="60" w:author="Matt Misuraca" w:date="2011-11-08T13:37:00Z">
            <w:rPr/>
          </w:rPrChange>
        </w:rPr>
        <w:t xml:space="preserve"> radio)</w:t>
      </w:r>
      <w:r>
        <w:t xml:space="preserve">  I yelled</w:t>
      </w:r>
      <w:ins w:id="61" w:author="Matt Misuraca" w:date="2011-11-08T13:37:00Z">
        <w:r w:rsidR="00772D1D">
          <w:t>”</w:t>
        </w:r>
      </w:ins>
      <w:r>
        <w:t xml:space="preserve"> turn down that </w:t>
      </w:r>
      <w:commentRangeStart w:id="62"/>
      <w:r>
        <w:t>radio</w:t>
      </w:r>
      <w:commentRangeEnd w:id="62"/>
      <w:r w:rsidR="00772D1D">
        <w:rPr>
          <w:rStyle w:val="CommentReference"/>
        </w:rPr>
        <w:commentReference w:id="62"/>
      </w:r>
      <w:r>
        <w:t>!</w:t>
      </w:r>
      <w:ins w:id="63" w:author="Matt Misuraca" w:date="2011-11-08T13:37:00Z">
        <w:r w:rsidR="00772D1D">
          <w:t>”</w:t>
        </w:r>
      </w:ins>
      <w:r>
        <w:t xml:space="preserve">  No one did and I realized that no one could see me!  I was invisible.  I was thinking these special powers were a little crazy!  Ho</w:t>
      </w:r>
      <w:r w:rsidR="00761FE0">
        <w:t>w fast was I going? (</w:t>
      </w:r>
      <w:proofErr w:type="gramStart"/>
      <w:r w:rsidR="00761FE0">
        <w:t>speed</w:t>
      </w:r>
      <w:proofErr w:type="gramEnd"/>
      <w:r w:rsidR="00761FE0">
        <w:t xml:space="preserve"> of light</w:t>
      </w:r>
      <w:r>
        <w:t>)  What was blaring? (</w:t>
      </w:r>
      <w:proofErr w:type="gramStart"/>
      <w:r>
        <w:t>radio</w:t>
      </w:r>
      <w:proofErr w:type="gramEnd"/>
      <w:r>
        <w:t>)</w:t>
      </w:r>
    </w:p>
    <w:p w:rsidR="00DC58AE" w:rsidRDefault="00C57035">
      <w:r>
        <w:t>So I reached the 1</w:t>
      </w:r>
      <w:r w:rsidRPr="00C57035">
        <w:rPr>
          <w:vertAlign w:val="superscript"/>
        </w:rPr>
        <w:t>st</w:t>
      </w:r>
      <w:r>
        <w:t xml:space="preserve"> mile marker a</w:t>
      </w:r>
      <w:r w:rsidR="00761FE0">
        <w:t>nd again I was moving my arms really low</w:t>
      </w:r>
      <w:r>
        <w:t>!</w:t>
      </w:r>
      <w:r w:rsidR="00F40BBF">
        <w:t xml:space="preserve">  So I decided I’d do som</w:t>
      </w:r>
      <w:r w:rsidR="00761FE0">
        <w:t>ething!  I moved my hand and made more ripples.  Guess what happened!  No I still went the speed of light</w:t>
      </w:r>
      <w:ins w:id="64" w:author="Marty" w:date="2012-02-22T21:02:00Z">
        <w:r w:rsidR="00F969D7">
          <w:t>;</w:t>
        </w:r>
      </w:ins>
      <w:r w:rsidR="00761FE0">
        <w:t xml:space="preserve"> but I did see my friend and said hey</w:t>
      </w:r>
      <w:ins w:id="65" w:author="Marty" w:date="2012-02-22T21:02:00Z">
        <w:r w:rsidR="00F969D7">
          <w:t xml:space="preserve"> I’m</w:t>
        </w:r>
      </w:ins>
      <w:r w:rsidR="00761FE0">
        <w:t xml:space="preserve"> floating and going the speed of light</w:t>
      </w:r>
      <w:r w:rsidR="00F40BBF">
        <w:t>.  But they couldn’t see me.  Then the craziest thing happened!  It started raining</w:t>
      </w:r>
      <w:ins w:id="66" w:author="Marty" w:date="2012-02-22T21:02:00Z">
        <w:r w:rsidR="00F969D7">
          <w:t>!</w:t>
        </w:r>
      </w:ins>
      <w:r w:rsidR="00F40BBF">
        <w:t xml:space="preserve">  </w:t>
      </w:r>
      <w:proofErr w:type="gramStart"/>
      <w:ins w:id="67" w:author="Marty" w:date="2012-02-22T21:02:00Z">
        <w:r w:rsidR="00F969D7">
          <w:t>B</w:t>
        </w:r>
      </w:ins>
      <w:del w:id="68" w:author="Marty" w:date="2012-02-22T21:02:00Z">
        <w:r w:rsidR="00F40BBF" w:rsidDel="00F969D7">
          <w:delText>b</w:delText>
        </w:r>
      </w:del>
      <w:r w:rsidR="00F40BBF">
        <w:t>ut not regular rain.</w:t>
      </w:r>
      <w:proofErr w:type="gramEnd"/>
      <w:r w:rsidR="00F40BBF">
        <w:t xml:space="preserve">  It was raining microwaves!  What was it raining!</w:t>
      </w:r>
      <w:ins w:id="69" w:author="Marty" w:date="2012-02-22T21:02:00Z">
        <w:r w:rsidR="00F969D7">
          <w:t xml:space="preserve"> (</w:t>
        </w:r>
        <w:proofErr w:type="gramStart"/>
        <w:r w:rsidR="00F969D7" w:rsidRPr="00F969D7">
          <w:rPr>
            <w:i/>
            <w:rPrChange w:id="70" w:author="Marty" w:date="2012-02-22T21:03:00Z">
              <w:rPr/>
            </w:rPrChange>
          </w:rPr>
          <w:t>elicit</w:t>
        </w:r>
        <w:proofErr w:type="gramEnd"/>
        <w:r w:rsidR="00F969D7" w:rsidRPr="00F969D7">
          <w:rPr>
            <w:i/>
            <w:rPrChange w:id="71" w:author="Marty" w:date="2012-02-22T21:03:00Z">
              <w:rPr/>
            </w:rPrChange>
          </w:rPr>
          <w:t xml:space="preserve"> microwaves</w:t>
        </w:r>
        <w:r w:rsidR="00F969D7">
          <w:t>)</w:t>
        </w:r>
      </w:ins>
      <w:r w:rsidR="00F40BBF">
        <w:t xml:space="preserve">  Yes microwaves.  So I</w:t>
      </w:r>
      <w:r w:rsidR="00761FE0">
        <w:t xml:space="preserve"> started making more ripples</w:t>
      </w:r>
      <w:r w:rsidR="00F40BBF">
        <w:t xml:space="preserve"> until I got to mile 3.  </w:t>
      </w:r>
    </w:p>
    <w:p w:rsidR="00F40BBF" w:rsidRDefault="00F40BBF">
      <w:r>
        <w:t>On mile 3 I saw my mom!  I said hey mom but she couldn’t see me.  I thought for sure she could see me.  But all they were doing was cheering for my dog red!  They were saying the craziest thing.  They wanted him to make it to the end so they were screaming END FOR RED END FOR RED</w:t>
      </w:r>
      <w:ins w:id="72" w:author="Marty" w:date="2012-02-22T21:04:00Z">
        <w:r w:rsidR="00F969D7">
          <w:t xml:space="preserve"> (motion:  fist above head cheering)</w:t>
        </w:r>
      </w:ins>
      <w:r>
        <w:t>.  Come on everybody, cheer with me!  (</w:t>
      </w:r>
      <w:proofErr w:type="gramStart"/>
      <w:r>
        <w:t>cheer</w:t>
      </w:r>
      <w:proofErr w:type="gramEnd"/>
      <w:r>
        <w:t xml:space="preserve"> with the class).</w:t>
      </w:r>
      <w:r w:rsidR="00935D00">
        <w:t xml:space="preserve">  Stop w</w:t>
      </w:r>
      <w:r w:rsidR="00761FE0">
        <w:t>hat about me!  I was moving making more ripples, still moving the speed of light and</w:t>
      </w:r>
      <w:r w:rsidR="00935D00">
        <w:t xml:space="preserve"> no o</w:t>
      </w:r>
      <w:r w:rsidR="00761FE0">
        <w:t>ne could see me and all they were</w:t>
      </w:r>
      <w:r w:rsidR="00935D00">
        <w:t xml:space="preserve"> </w:t>
      </w:r>
      <w:proofErr w:type="gramStart"/>
      <w:r w:rsidR="00935D00">
        <w:t>scream</w:t>
      </w:r>
      <w:r w:rsidR="00761FE0">
        <w:t xml:space="preserve">ing </w:t>
      </w:r>
      <w:r w:rsidR="00935D00">
        <w:t xml:space="preserve"> is</w:t>
      </w:r>
      <w:proofErr w:type="gramEnd"/>
      <w:r w:rsidR="00935D00">
        <w:t xml:space="preserve"> what? (End for red)</w:t>
      </w:r>
    </w:p>
    <w:p w:rsidR="00935D00" w:rsidRDefault="00901971">
      <w:r>
        <w:t>(Chunked review</w:t>
      </w:r>
      <w:ins w:id="73" w:author="Marty" w:date="2012-02-22T21:04:00Z">
        <w:r w:rsidR="00F969D7">
          <w:t>: Do the motions</w:t>
        </w:r>
      </w:ins>
      <w:r>
        <w:t xml:space="preserve">) </w:t>
      </w:r>
      <w:r w:rsidR="00935D00">
        <w:t>Ok….let’s take a look at my crazy dream.  What types of bracelets do I have on?  On mile one how</w:t>
      </w:r>
      <w:r>
        <w:t xml:space="preserve"> fast was I going? </w:t>
      </w:r>
      <w:r w:rsidR="00935D00">
        <w:t xml:space="preserve"> What was bla</w:t>
      </w:r>
      <w:r>
        <w:t xml:space="preserve">ring in my ear?  At mile 2 I make more ripples </w:t>
      </w:r>
      <w:r>
        <w:lastRenderedPageBreak/>
        <w:t>and what does it rain?  Then even more ripples at mile 3 and how fast do I go?  What were they cheering?</w:t>
      </w:r>
      <w:r w:rsidR="00935D00">
        <w:t xml:space="preserve"> </w:t>
      </w:r>
    </w:p>
    <w:p w:rsidR="00901971" w:rsidRDefault="00901971">
      <w:r>
        <w:t xml:space="preserve">So I move my arms so that there are more ripples up and down and left </w:t>
      </w:r>
      <w:proofErr w:type="gramStart"/>
      <w:r>
        <w:t>an</w:t>
      </w:r>
      <w:proofErr w:type="gramEnd"/>
      <w:r>
        <w:t xml:space="preserve"> right.  Now I’m on my 4</w:t>
      </w:r>
      <w:r w:rsidRPr="00901971">
        <w:rPr>
          <w:vertAlign w:val="superscript"/>
        </w:rPr>
        <w:t>th</w:t>
      </w:r>
      <w:r>
        <w:t xml:space="preserve"> mile and I can hear GO</w:t>
      </w:r>
      <w:ins w:id="74" w:author="Marty" w:date="2012-02-22T21:05:00Z">
        <w:r w:rsidR="00F969D7">
          <w:t xml:space="preserve"> </w:t>
        </w:r>
        <w:proofErr w:type="gramStart"/>
        <w:r w:rsidR="00F969D7">
          <w:t>Marty(</w:t>
        </w:r>
        <w:proofErr w:type="gramEnd"/>
        <w:r w:rsidR="00F969D7">
          <w:t>your name here)</w:t>
        </w:r>
      </w:ins>
      <w:del w:id="75" w:author="Marty" w:date="2012-02-22T21:05:00Z">
        <w:r w:rsidDel="00F969D7">
          <w:delText xml:space="preserve"> Marty</w:delText>
        </w:r>
      </w:del>
      <w:r>
        <w:t xml:space="preserve">!   I nearly passed out.  I said they see me I’m visible I’m </w:t>
      </w:r>
      <w:proofErr w:type="gramStart"/>
      <w:r>
        <w:t>visible</w:t>
      </w:r>
      <w:ins w:id="76" w:author="Marty" w:date="2012-02-22T21:05:00Z">
        <w:r w:rsidR="00F969D7">
          <w:t>(</w:t>
        </w:r>
        <w:proofErr w:type="gramEnd"/>
        <w:r w:rsidR="00F969D7">
          <w:t>motion hands over eyes then uncover them as seeing for the first time)</w:t>
        </w:r>
      </w:ins>
      <w:r>
        <w:t>.  They started hollering yes Marty you are visible.</w:t>
      </w:r>
      <w:r w:rsidR="00117E00">
        <w:t xml:space="preserve">  </w:t>
      </w:r>
      <w:proofErr w:type="spellStart"/>
      <w:r w:rsidR="00117E00">
        <w:t>Yayyyyy</w:t>
      </w:r>
      <w:proofErr w:type="spellEnd"/>
      <w:r w:rsidR="00117E00">
        <w:t xml:space="preserve">   What was I hollering</w:t>
      </w:r>
      <w:r>
        <w:t>? (I’m visible)</w:t>
      </w:r>
    </w:p>
    <w:p w:rsidR="00117E00" w:rsidRDefault="00117E00">
      <w:r>
        <w:t>I was really excited then so I started moving my arms even faster and then I was at mile 5.  Which mile? (5)</w:t>
      </w:r>
      <w:proofErr w:type="gramStart"/>
      <w:r>
        <w:t>.  My</w:t>
      </w:r>
      <w:proofErr w:type="gramEnd"/>
      <w:r>
        <w:t xml:space="preserve"> arms were really rippling and I thought my speed would increase but guess how fast I was going? Yes the speed of light.  Mile 5 was the scariest mile of my dream.  This</w:t>
      </w:r>
      <w:r w:rsidR="00FB6B5F">
        <w:t xml:space="preserve"> mile was full of mean </w:t>
      </w:r>
      <w:proofErr w:type="spellStart"/>
      <w:r w:rsidR="00FB6B5F">
        <w:t>mean</w:t>
      </w:r>
      <w:proofErr w:type="spellEnd"/>
      <w:r w:rsidR="00FB6B5F">
        <w:t xml:space="preserve"> cats.  Not just scratching but these cats</w:t>
      </w:r>
      <w:r>
        <w:t xml:space="preserve"> were violent.  Not just violent but ultra violent.  Wh</w:t>
      </w:r>
      <w:r w:rsidR="00FB6B5F">
        <w:t>at were these cats</w:t>
      </w:r>
      <w:r>
        <w:t>?  (</w:t>
      </w:r>
      <w:proofErr w:type="spellStart"/>
      <w:proofErr w:type="gramStart"/>
      <w:r>
        <w:t>ultra</w:t>
      </w:r>
      <w:proofErr w:type="gramEnd"/>
      <w:r>
        <w:t xml:space="preserve"> violent</w:t>
      </w:r>
      <w:proofErr w:type="spellEnd"/>
      <w:r>
        <w:t>)</w:t>
      </w:r>
      <w:ins w:id="77" w:author="Marty" w:date="2012-02-22T21:07:00Z">
        <w:r w:rsidR="00F969D7">
          <w:t>(</w:t>
        </w:r>
        <w:proofErr w:type="gramStart"/>
        <w:r w:rsidR="00F969D7">
          <w:t>motion</w:t>
        </w:r>
        <w:proofErr w:type="gramEnd"/>
        <w:r w:rsidR="00F969D7">
          <w:t>: claw scratching)</w:t>
        </w:r>
      </w:ins>
      <w:r>
        <w:t xml:space="preserve">  I thought they were going to tear me to pieces but I figured out once again I was invis</w:t>
      </w:r>
      <w:r w:rsidR="00FB6B5F">
        <w:t xml:space="preserve">ible.  Safe </w:t>
      </w:r>
      <w:proofErr w:type="spellStart"/>
      <w:r w:rsidR="00FB6B5F">
        <w:t>whewwww</w:t>
      </w:r>
      <w:proofErr w:type="spellEnd"/>
      <w:r w:rsidR="00FB6B5F">
        <w:t>!  These cats</w:t>
      </w:r>
      <w:r>
        <w:t xml:space="preserve"> weren’t just violent they were what? (</w:t>
      </w:r>
      <w:proofErr w:type="gramStart"/>
      <w:r>
        <w:t>ultra</w:t>
      </w:r>
      <w:proofErr w:type="gramEnd"/>
      <w:r>
        <w:t xml:space="preserve"> violent)  How fast was I going? (</w:t>
      </w:r>
      <w:proofErr w:type="gramStart"/>
      <w:r>
        <w:t>speed  of</w:t>
      </w:r>
      <w:proofErr w:type="gramEnd"/>
      <w:r>
        <w:t xml:space="preserve"> light)  So I moved my arms even faster.  Lots of energy being used!  </w:t>
      </w:r>
    </w:p>
    <w:p w:rsidR="00117E00" w:rsidRDefault="00117E00">
      <w:r>
        <w:t xml:space="preserve">Finally mile 6!  The dogs were gone.  I had lots and lots of energy going through my arms.  I felt like I could bust through anything.  I zoomed through the air, water, </w:t>
      </w:r>
      <w:proofErr w:type="spellStart"/>
      <w:proofErr w:type="gramStart"/>
      <w:r>
        <w:t>jello</w:t>
      </w:r>
      <w:proofErr w:type="spellEnd"/>
      <w:r>
        <w:t>,</w:t>
      </w:r>
      <w:proofErr w:type="gramEnd"/>
      <w:r>
        <w:t xml:space="preserve"> </w:t>
      </w:r>
      <w:r w:rsidR="00DE2A0B">
        <w:t xml:space="preserve">I even jump through the person in front of me.  This was kind of weird because I had to go through the gooey soft parts.  His bones wouldn’t let me pass through them.  </w:t>
      </w:r>
      <w:proofErr w:type="gramStart"/>
      <w:r w:rsidR="00DE2A0B">
        <w:t>So mile 6 was a fun and crazy mile.</w:t>
      </w:r>
      <w:proofErr w:type="gramEnd"/>
      <w:r w:rsidR="00DE2A0B">
        <w:t xml:space="preserve">  I screamed out loud</w:t>
      </w:r>
      <w:proofErr w:type="gramStart"/>
      <w:r w:rsidR="00DE2A0B">
        <w:t>..</w:t>
      </w:r>
      <w:proofErr w:type="gramEnd"/>
      <w:r w:rsidR="00DE2A0B">
        <w:t xml:space="preserve">  I am ex </w:t>
      </w:r>
      <w:proofErr w:type="spellStart"/>
      <w:r w:rsidR="00DE2A0B">
        <w:t>ex</w:t>
      </w:r>
      <w:proofErr w:type="spellEnd"/>
      <w:r w:rsidR="00DE2A0B">
        <w:t xml:space="preserve"> </w:t>
      </w:r>
      <w:proofErr w:type="spellStart"/>
      <w:r w:rsidR="00DE2A0B">
        <w:t>ex</w:t>
      </w:r>
      <w:proofErr w:type="spellEnd"/>
      <w:r w:rsidR="00DE2A0B">
        <w:t xml:space="preserve"> excellent!  What did I yell?  (I am ex </w:t>
      </w:r>
      <w:proofErr w:type="spellStart"/>
      <w:r w:rsidR="00DE2A0B">
        <w:t>ex</w:t>
      </w:r>
      <w:proofErr w:type="spellEnd"/>
      <w:r w:rsidR="00DE2A0B">
        <w:t xml:space="preserve"> </w:t>
      </w:r>
      <w:proofErr w:type="spellStart"/>
      <w:r w:rsidR="00DE2A0B">
        <w:t>ex</w:t>
      </w:r>
      <w:proofErr w:type="spellEnd"/>
      <w:r w:rsidR="00DE2A0B">
        <w:t xml:space="preserve"> excellent)</w:t>
      </w:r>
      <w:ins w:id="78" w:author="Marty" w:date="2012-02-22T21:08:00Z">
        <w:r w:rsidR="0041668A">
          <w:t>(Motion:  Fold arms in an x)</w:t>
        </w:r>
      </w:ins>
      <w:r w:rsidR="00DE2A0B">
        <w:t xml:space="preserve">  But no one could see me!  </w:t>
      </w:r>
      <w:proofErr w:type="gramStart"/>
      <w:r w:rsidR="00DE2A0B">
        <w:t>Still invisible and still going the speed of light.</w:t>
      </w:r>
      <w:proofErr w:type="gramEnd"/>
      <w:r w:rsidR="00DE2A0B">
        <w:t xml:space="preserve">  So I moved my arms faster and faster.</w:t>
      </w:r>
    </w:p>
    <w:p w:rsidR="00DE2A0B" w:rsidRDefault="00DE2A0B">
      <w:r>
        <w:t>Finally, mile 7!  I had so much energy going through my arms.  It was incredible.  This was a very special part of the race for me.  You would not believe who was there.  My grandma! She was at the end of the race waiting for me.  I reached out for her sitting on the groun</w:t>
      </w:r>
      <w:ins w:id="79" w:author="Marty" w:date="2012-02-22T21:09:00Z">
        <w:r w:rsidR="0041668A">
          <w:t>d</w:t>
        </w:r>
      </w:ins>
      <w:del w:id="80" w:author="Marty" w:date="2012-02-22T21:09:00Z">
        <w:r w:rsidDel="0041668A">
          <w:delText>g</w:delText>
        </w:r>
      </w:del>
      <w:r>
        <w:t xml:space="preserve"> and yelled </w:t>
      </w:r>
      <w:proofErr w:type="spellStart"/>
      <w:r>
        <w:t>gammmma</w:t>
      </w:r>
      <w:proofErr w:type="spellEnd"/>
      <w:r>
        <w:t>!  What did I yell? (</w:t>
      </w:r>
      <w:proofErr w:type="spellStart"/>
      <w:r>
        <w:t>gammmmma</w:t>
      </w:r>
      <w:proofErr w:type="spellEnd"/>
      <w:r>
        <w:t>)</w:t>
      </w:r>
      <w:ins w:id="81" w:author="Marty" w:date="2012-02-22T21:09:00Z">
        <w:r w:rsidR="0041668A">
          <w:t>(Motion: Arms out reaching)</w:t>
        </w:r>
      </w:ins>
      <w:r>
        <w:t xml:space="preserve">.  She couldn’t see me.  And as I reached again and yelled </w:t>
      </w:r>
      <w:proofErr w:type="spellStart"/>
      <w:r>
        <w:t>gammmmma</w:t>
      </w:r>
      <w:proofErr w:type="spellEnd"/>
      <w:r>
        <w:t xml:space="preserve"> I collapsed!</w:t>
      </w:r>
    </w:p>
    <w:p w:rsidR="00DE2A0B" w:rsidRDefault="00DE2A0B">
      <w:r>
        <w:t>And guess what happened then?  I woke up in the hospital.</w:t>
      </w:r>
    </w:p>
    <w:sectPr w:rsidR="00DE2A0B" w:rsidSect="006C0C8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2" w:author="Matt Misuraca" w:date="2011-11-08T13:38:00Z" w:initials="MM">
    <w:p w:rsidR="00772D1D" w:rsidRDefault="00772D1D">
      <w:pPr>
        <w:pStyle w:val="CommentText"/>
      </w:pPr>
      <w:r>
        <w:rPr>
          <w:rStyle w:val="CommentReference"/>
        </w:rPr>
        <w:annotationRef/>
      </w:r>
      <w:r w:rsidR="008C3801">
        <w:t>I'm not going to go through the entire document, but you'll want to make sure everything is gratically correct so we can publish it on our website.  The story is great!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8AE"/>
    <w:rsid w:val="00022E2A"/>
    <w:rsid w:val="00117E00"/>
    <w:rsid w:val="001F3953"/>
    <w:rsid w:val="0041668A"/>
    <w:rsid w:val="00455D7A"/>
    <w:rsid w:val="006C0C81"/>
    <w:rsid w:val="00761FE0"/>
    <w:rsid w:val="00772D1D"/>
    <w:rsid w:val="008C3801"/>
    <w:rsid w:val="008D12BC"/>
    <w:rsid w:val="00901971"/>
    <w:rsid w:val="00926A9A"/>
    <w:rsid w:val="00935D00"/>
    <w:rsid w:val="00C57035"/>
    <w:rsid w:val="00CE1ADE"/>
    <w:rsid w:val="00DA1E52"/>
    <w:rsid w:val="00DC58AE"/>
    <w:rsid w:val="00DC7A90"/>
    <w:rsid w:val="00DE2A0B"/>
    <w:rsid w:val="00E05456"/>
    <w:rsid w:val="00F40BBF"/>
    <w:rsid w:val="00F969D7"/>
    <w:rsid w:val="00FB6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D7A"/>
    <w:rPr>
      <w:rFonts w:ascii="Tahoma" w:hAnsi="Tahoma" w:cs="Tahoma"/>
      <w:sz w:val="16"/>
      <w:szCs w:val="16"/>
    </w:rPr>
  </w:style>
  <w:style w:type="character" w:styleId="CommentReference">
    <w:name w:val="annotation reference"/>
    <w:basedOn w:val="DefaultParagraphFont"/>
    <w:uiPriority w:val="99"/>
    <w:semiHidden/>
    <w:unhideWhenUsed/>
    <w:rsid w:val="00772D1D"/>
    <w:rPr>
      <w:sz w:val="16"/>
      <w:szCs w:val="16"/>
    </w:rPr>
  </w:style>
  <w:style w:type="paragraph" w:styleId="CommentText">
    <w:name w:val="annotation text"/>
    <w:basedOn w:val="Normal"/>
    <w:link w:val="CommentTextChar"/>
    <w:uiPriority w:val="99"/>
    <w:semiHidden/>
    <w:unhideWhenUsed/>
    <w:rsid w:val="00772D1D"/>
    <w:pPr>
      <w:spacing w:line="240" w:lineRule="auto"/>
    </w:pPr>
    <w:rPr>
      <w:sz w:val="20"/>
      <w:szCs w:val="20"/>
    </w:rPr>
  </w:style>
  <w:style w:type="character" w:customStyle="1" w:styleId="CommentTextChar">
    <w:name w:val="Comment Text Char"/>
    <w:basedOn w:val="DefaultParagraphFont"/>
    <w:link w:val="CommentText"/>
    <w:uiPriority w:val="99"/>
    <w:semiHidden/>
    <w:rsid w:val="00772D1D"/>
    <w:rPr>
      <w:sz w:val="20"/>
      <w:szCs w:val="20"/>
    </w:rPr>
  </w:style>
  <w:style w:type="paragraph" w:styleId="CommentSubject">
    <w:name w:val="annotation subject"/>
    <w:basedOn w:val="CommentText"/>
    <w:next w:val="CommentText"/>
    <w:link w:val="CommentSubjectChar"/>
    <w:uiPriority w:val="99"/>
    <w:semiHidden/>
    <w:unhideWhenUsed/>
    <w:rsid w:val="00772D1D"/>
    <w:rPr>
      <w:b/>
      <w:bCs/>
    </w:rPr>
  </w:style>
  <w:style w:type="character" w:customStyle="1" w:styleId="CommentSubjectChar">
    <w:name w:val="Comment Subject Char"/>
    <w:basedOn w:val="CommentTextChar"/>
    <w:link w:val="CommentSubject"/>
    <w:uiPriority w:val="99"/>
    <w:semiHidden/>
    <w:rsid w:val="00772D1D"/>
    <w:rPr>
      <w:b/>
      <w:bCs/>
      <w:sz w:val="20"/>
      <w:szCs w:val="20"/>
    </w:rPr>
  </w:style>
  <w:style w:type="paragraph" w:styleId="Revision">
    <w:name w:val="Revision"/>
    <w:hidden/>
    <w:uiPriority w:val="99"/>
    <w:semiHidden/>
    <w:rsid w:val="00772D1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D7A"/>
    <w:rPr>
      <w:rFonts w:ascii="Tahoma" w:hAnsi="Tahoma" w:cs="Tahoma"/>
      <w:sz w:val="16"/>
      <w:szCs w:val="16"/>
    </w:rPr>
  </w:style>
  <w:style w:type="character" w:styleId="CommentReference">
    <w:name w:val="annotation reference"/>
    <w:basedOn w:val="DefaultParagraphFont"/>
    <w:uiPriority w:val="99"/>
    <w:semiHidden/>
    <w:unhideWhenUsed/>
    <w:rsid w:val="00772D1D"/>
    <w:rPr>
      <w:sz w:val="16"/>
      <w:szCs w:val="16"/>
    </w:rPr>
  </w:style>
  <w:style w:type="paragraph" w:styleId="CommentText">
    <w:name w:val="annotation text"/>
    <w:basedOn w:val="Normal"/>
    <w:link w:val="CommentTextChar"/>
    <w:uiPriority w:val="99"/>
    <w:semiHidden/>
    <w:unhideWhenUsed/>
    <w:rsid w:val="00772D1D"/>
    <w:pPr>
      <w:spacing w:line="240" w:lineRule="auto"/>
    </w:pPr>
    <w:rPr>
      <w:sz w:val="20"/>
      <w:szCs w:val="20"/>
    </w:rPr>
  </w:style>
  <w:style w:type="character" w:customStyle="1" w:styleId="CommentTextChar">
    <w:name w:val="Comment Text Char"/>
    <w:basedOn w:val="DefaultParagraphFont"/>
    <w:link w:val="CommentText"/>
    <w:uiPriority w:val="99"/>
    <w:semiHidden/>
    <w:rsid w:val="00772D1D"/>
    <w:rPr>
      <w:sz w:val="20"/>
      <w:szCs w:val="20"/>
    </w:rPr>
  </w:style>
  <w:style w:type="paragraph" w:styleId="CommentSubject">
    <w:name w:val="annotation subject"/>
    <w:basedOn w:val="CommentText"/>
    <w:next w:val="CommentText"/>
    <w:link w:val="CommentSubjectChar"/>
    <w:uiPriority w:val="99"/>
    <w:semiHidden/>
    <w:unhideWhenUsed/>
    <w:rsid w:val="00772D1D"/>
    <w:rPr>
      <w:b/>
      <w:bCs/>
    </w:rPr>
  </w:style>
  <w:style w:type="character" w:customStyle="1" w:styleId="CommentSubjectChar">
    <w:name w:val="Comment Subject Char"/>
    <w:basedOn w:val="CommentTextChar"/>
    <w:link w:val="CommentSubject"/>
    <w:uiPriority w:val="99"/>
    <w:semiHidden/>
    <w:rsid w:val="00772D1D"/>
    <w:rPr>
      <w:b/>
      <w:bCs/>
      <w:sz w:val="20"/>
      <w:szCs w:val="20"/>
    </w:rPr>
  </w:style>
  <w:style w:type="paragraph" w:styleId="Revision">
    <w:name w:val="Revision"/>
    <w:hidden/>
    <w:uiPriority w:val="99"/>
    <w:semiHidden/>
    <w:rsid w:val="00772D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Marty</cp:lastModifiedBy>
  <cp:revision>3</cp:revision>
  <dcterms:created xsi:type="dcterms:W3CDTF">2012-02-23T02:10:00Z</dcterms:created>
  <dcterms:modified xsi:type="dcterms:W3CDTF">2012-03-28T15:13:00Z</dcterms:modified>
</cp:coreProperties>
</file>